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D08553" w14:textId="4E5D2315" w:rsidR="002902C0" w:rsidRDefault="002902C0">
      <w:pPr>
        <w:pStyle w:val="Heading2"/>
      </w:pPr>
      <w:r>
        <w:t xml:space="preserve">Revised:  </w:t>
      </w:r>
      <w:r w:rsidR="001832C6">
        <w:t>06/27/2023</w:t>
      </w:r>
    </w:p>
    <w:p w14:paraId="1F976FD6" w14:textId="77777777" w:rsidR="002902C0" w:rsidRDefault="002902C0">
      <w:pPr>
        <w:pStyle w:val="Heading1"/>
      </w:pPr>
      <w:r>
        <w:t>SECTION 905-B</w:t>
      </w:r>
    </w:p>
    <w:p w14:paraId="0FAA1E71" w14:textId="77777777" w:rsidR="002902C0" w:rsidRDefault="002902C0">
      <w:pPr>
        <w:jc w:val="center"/>
        <w:rPr>
          <w:b/>
          <w:sz w:val="24"/>
        </w:rPr>
      </w:pPr>
      <w:r>
        <w:rPr>
          <w:b/>
          <w:sz w:val="24"/>
        </w:rPr>
        <w:t>CITY OF BILOXI PROJECT</w:t>
      </w:r>
    </w:p>
    <w:p w14:paraId="0C5E8349" w14:textId="328066C0" w:rsidR="002902C0" w:rsidRDefault="002902C0">
      <w:pPr>
        <w:jc w:val="center"/>
        <w:rPr>
          <w:b/>
          <w:sz w:val="24"/>
        </w:rPr>
      </w:pPr>
      <w:r>
        <w:rPr>
          <w:b/>
          <w:sz w:val="24"/>
        </w:rPr>
        <w:t>NON-COLLUSION, DEBARMENT/INELIGIBLE</w:t>
      </w:r>
      <w:r w:rsidR="00A346E6">
        <w:rPr>
          <w:b/>
          <w:sz w:val="24"/>
        </w:rPr>
        <w:t>/BYRD ANTI-LOBBYING</w:t>
      </w:r>
    </w:p>
    <w:p w14:paraId="20DF3DC5" w14:textId="4031AA4E" w:rsidR="002902C0" w:rsidRDefault="002902C0">
      <w:pPr>
        <w:pStyle w:val="Heading1"/>
      </w:pPr>
      <w:r>
        <w:t>CERTIFICATION</w:t>
      </w:r>
    </w:p>
    <w:p w14:paraId="6316700B" w14:textId="77777777" w:rsidR="002902C0" w:rsidRDefault="002902C0">
      <w:pPr>
        <w:rPr>
          <w:sz w:val="24"/>
        </w:rPr>
      </w:pPr>
    </w:p>
    <w:p w14:paraId="6ED53215" w14:textId="77777777" w:rsidR="002902C0" w:rsidRDefault="002902C0">
      <w:pPr>
        <w:rPr>
          <w:sz w:val="24"/>
        </w:rPr>
      </w:pPr>
      <w:r>
        <w:rPr>
          <w:sz w:val="24"/>
        </w:rPr>
        <w:t>State of Mississippi</w:t>
      </w:r>
    </w:p>
    <w:p w14:paraId="03EF328A" w14:textId="77777777" w:rsidR="002902C0" w:rsidRDefault="002902C0">
      <w:pPr>
        <w:rPr>
          <w:sz w:val="24"/>
        </w:rPr>
      </w:pPr>
      <w:r>
        <w:rPr>
          <w:sz w:val="24"/>
        </w:rPr>
        <w:t>County of __________________________________</w:t>
      </w:r>
    </w:p>
    <w:p w14:paraId="0A72829F" w14:textId="77777777" w:rsidR="002902C0" w:rsidRDefault="002902C0">
      <w:pPr>
        <w:rPr>
          <w:sz w:val="24"/>
        </w:rPr>
      </w:pPr>
    </w:p>
    <w:p w14:paraId="6609C0DC" w14:textId="77777777" w:rsidR="002902C0" w:rsidRDefault="002902C0" w:rsidP="00C558B4">
      <w:pPr>
        <w:jc w:val="center"/>
        <w:rPr>
          <w:sz w:val="24"/>
        </w:rPr>
      </w:pPr>
      <w:r>
        <w:rPr>
          <w:sz w:val="24"/>
        </w:rPr>
        <w:t>I, ___________________________________________________________________________,                                                                    (Name of person signing certification)</w:t>
      </w:r>
    </w:p>
    <w:p w14:paraId="1F38B37B" w14:textId="77777777" w:rsidR="002902C0" w:rsidRDefault="002902C0" w:rsidP="001832C6">
      <w:pPr>
        <w:jc w:val="both"/>
        <w:rPr>
          <w:sz w:val="24"/>
        </w:rPr>
      </w:pPr>
    </w:p>
    <w:p w14:paraId="5D4A3D50" w14:textId="453B461F" w:rsidR="002902C0" w:rsidRDefault="002902C0" w:rsidP="001832C6">
      <w:pPr>
        <w:jc w:val="both"/>
        <w:rPr>
          <w:sz w:val="24"/>
        </w:rPr>
      </w:pPr>
      <w:r>
        <w:rPr>
          <w:sz w:val="24"/>
        </w:rPr>
        <w:t xml:space="preserve">individually, and in my capacity as ______________________________________________ of </w:t>
      </w:r>
    </w:p>
    <w:p w14:paraId="0DFDFECA" w14:textId="49116C80" w:rsidR="00C558B4" w:rsidRDefault="00C558B4" w:rsidP="00C558B4">
      <w:pPr>
        <w:jc w:val="center"/>
        <w:rPr>
          <w:sz w:val="24"/>
        </w:rPr>
      </w:pPr>
      <w:r>
        <w:rPr>
          <w:sz w:val="24"/>
        </w:rPr>
        <w:tab/>
      </w:r>
      <w:r>
        <w:rPr>
          <w:sz w:val="24"/>
        </w:rPr>
        <w:tab/>
      </w:r>
      <w:r>
        <w:rPr>
          <w:sz w:val="24"/>
        </w:rPr>
        <w:tab/>
        <w:t>(Title)</w:t>
      </w:r>
    </w:p>
    <w:p w14:paraId="041F18C8" w14:textId="77777777" w:rsidR="002902C0" w:rsidRDefault="002902C0" w:rsidP="001832C6">
      <w:pPr>
        <w:jc w:val="both"/>
        <w:rPr>
          <w:sz w:val="24"/>
        </w:rPr>
      </w:pPr>
    </w:p>
    <w:p w14:paraId="380667A8" w14:textId="77777777" w:rsidR="002902C0" w:rsidRDefault="002902C0" w:rsidP="001832C6">
      <w:pPr>
        <w:jc w:val="both"/>
        <w:rPr>
          <w:sz w:val="24"/>
        </w:rPr>
      </w:pPr>
      <w:r>
        <w:rPr>
          <w:sz w:val="24"/>
        </w:rPr>
        <w:t xml:space="preserve">_______________________________________________________________ do hereby certify                                          </w:t>
      </w:r>
      <w:r>
        <w:rPr>
          <w:sz w:val="24"/>
        </w:rPr>
        <w:tab/>
        <w:t xml:space="preserve">                    (Name of Firm, Partnership, or Corporation) </w:t>
      </w:r>
    </w:p>
    <w:p w14:paraId="68C357F1" w14:textId="77777777" w:rsidR="002902C0" w:rsidRDefault="002902C0" w:rsidP="001832C6">
      <w:pPr>
        <w:jc w:val="both"/>
        <w:rPr>
          <w:sz w:val="24"/>
        </w:rPr>
      </w:pPr>
    </w:p>
    <w:p w14:paraId="2911B66F" w14:textId="77777777" w:rsidR="002902C0" w:rsidRDefault="002902C0" w:rsidP="001832C6">
      <w:pPr>
        <w:jc w:val="both"/>
        <w:rPr>
          <w:sz w:val="24"/>
        </w:rPr>
      </w:pPr>
      <w:r>
        <w:rPr>
          <w:sz w:val="24"/>
        </w:rPr>
        <w:t>under penalty of perjury under the laws of the United States and the State of Mississippi that</w:t>
      </w:r>
    </w:p>
    <w:p w14:paraId="279079CC" w14:textId="77777777" w:rsidR="002902C0" w:rsidRDefault="002902C0" w:rsidP="001832C6">
      <w:pPr>
        <w:jc w:val="both"/>
        <w:rPr>
          <w:sz w:val="24"/>
        </w:rPr>
      </w:pPr>
    </w:p>
    <w:p w14:paraId="6C9D46CC" w14:textId="77777777" w:rsidR="002902C0" w:rsidRDefault="002902C0" w:rsidP="001832C6">
      <w:pPr>
        <w:jc w:val="both"/>
        <w:rPr>
          <w:sz w:val="24"/>
        </w:rPr>
      </w:pPr>
      <w:r>
        <w:rPr>
          <w:sz w:val="24"/>
        </w:rPr>
        <w:t xml:space="preserve"> ______________________________________________________________, Bidder on Project </w:t>
      </w:r>
    </w:p>
    <w:p w14:paraId="68B1E915" w14:textId="77777777" w:rsidR="002902C0" w:rsidRDefault="002902C0" w:rsidP="001832C6">
      <w:pPr>
        <w:jc w:val="both"/>
        <w:rPr>
          <w:sz w:val="24"/>
        </w:rPr>
      </w:pPr>
      <w:r>
        <w:rPr>
          <w:sz w:val="24"/>
        </w:rPr>
        <w:tab/>
        <w:t xml:space="preserve">                     (Name of Firm, Partnership, or Corporation)</w:t>
      </w:r>
    </w:p>
    <w:p w14:paraId="0C47B6E7" w14:textId="77777777" w:rsidR="002902C0" w:rsidRDefault="002902C0" w:rsidP="001832C6">
      <w:pPr>
        <w:jc w:val="both"/>
        <w:rPr>
          <w:sz w:val="24"/>
        </w:rPr>
      </w:pPr>
    </w:p>
    <w:p w14:paraId="33056D18" w14:textId="318FBB78" w:rsidR="00D33549" w:rsidRDefault="00C558B4" w:rsidP="00D33549">
      <w:pPr>
        <w:jc w:val="both"/>
        <w:rPr>
          <w:ins w:id="0" w:author="Christy LeBatard" w:date="2023-06-28T15:28:00Z"/>
          <w:sz w:val="24"/>
        </w:rPr>
      </w:pPr>
      <w:r>
        <w:rPr>
          <w:sz w:val="24"/>
        </w:rPr>
        <w:t>Name: _____________________</w:t>
      </w:r>
      <w:r w:rsidR="00D33549">
        <w:rPr>
          <w:sz w:val="24"/>
        </w:rPr>
        <w:t>_________</w:t>
      </w:r>
      <w:r>
        <w:rPr>
          <w:sz w:val="24"/>
        </w:rPr>
        <w:t>_____</w:t>
      </w:r>
      <w:r w:rsidR="002902C0">
        <w:rPr>
          <w:sz w:val="24"/>
        </w:rPr>
        <w:t>No.__</w:t>
      </w:r>
      <w:r w:rsidR="00D33549">
        <w:rPr>
          <w:sz w:val="24"/>
        </w:rPr>
        <w:t>__</w:t>
      </w:r>
      <w:r w:rsidR="002902C0">
        <w:rPr>
          <w:sz w:val="24"/>
        </w:rPr>
        <w:t xml:space="preserve">___, in Harrison County, Mississippi, </w:t>
      </w:r>
    </w:p>
    <w:p w14:paraId="450DFB42" w14:textId="77777777" w:rsidR="00D33549" w:rsidRDefault="00D33549" w:rsidP="001832C6">
      <w:pPr>
        <w:jc w:val="both"/>
        <w:rPr>
          <w:ins w:id="1" w:author="Christy LeBatard" w:date="2023-06-28T15:28:00Z"/>
          <w:sz w:val="24"/>
        </w:rPr>
      </w:pPr>
    </w:p>
    <w:p w14:paraId="36408174" w14:textId="72370D81" w:rsidR="002902C0" w:rsidRDefault="002902C0" w:rsidP="001832C6">
      <w:pPr>
        <w:jc w:val="both"/>
        <w:rPr>
          <w:sz w:val="24"/>
        </w:rPr>
      </w:pPr>
      <w:r>
        <w:rPr>
          <w:sz w:val="24"/>
        </w:rPr>
        <w:t>has not either directly or indirectly entered into any agreement, participated in any collusion; or otherwise taken any action in restraint of free competitive bidding in connection with this contract; nor have any of its corporate officers or principal owners.</w:t>
      </w:r>
    </w:p>
    <w:p w14:paraId="34273A3A" w14:textId="427D764B" w:rsidR="00D33549" w:rsidDel="00D33549" w:rsidRDefault="00D33549" w:rsidP="001832C6">
      <w:pPr>
        <w:jc w:val="both"/>
        <w:rPr>
          <w:del w:id="2" w:author="Christy LeBatard" w:date="2023-06-28T15:28:00Z"/>
          <w:sz w:val="24"/>
        </w:rPr>
      </w:pPr>
    </w:p>
    <w:p w14:paraId="664E43D3" w14:textId="77777777" w:rsidR="002902C0" w:rsidRDefault="002902C0" w:rsidP="001832C6">
      <w:pPr>
        <w:jc w:val="both"/>
        <w:rPr>
          <w:sz w:val="24"/>
        </w:rPr>
      </w:pPr>
      <w:r>
        <w:rPr>
          <w:sz w:val="24"/>
        </w:rPr>
        <w:t>Except as noted hereafter, it is further certified that said legal entity and its corporate officers, principal owners, managers, auditors and others in a position of administering federal funds:</w:t>
      </w:r>
    </w:p>
    <w:p w14:paraId="638CD170" w14:textId="77777777" w:rsidR="002902C0" w:rsidRDefault="002902C0" w:rsidP="001832C6">
      <w:pPr>
        <w:jc w:val="both"/>
        <w:rPr>
          <w:sz w:val="24"/>
        </w:rPr>
      </w:pPr>
    </w:p>
    <w:p w14:paraId="2C4BA316" w14:textId="77777777" w:rsidR="002902C0" w:rsidRDefault="002902C0" w:rsidP="001832C6">
      <w:pPr>
        <w:pStyle w:val="BodyTextIndent"/>
        <w:numPr>
          <w:ilvl w:val="0"/>
          <w:numId w:val="1"/>
        </w:numPr>
        <w:jc w:val="both"/>
      </w:pPr>
      <w:r>
        <w:t>Are not presently debarred, suspended, proposed for debarment, declared ineligible, or voluntarily excluded from covered transactions by any Federal department or agency;</w:t>
      </w:r>
    </w:p>
    <w:p w14:paraId="6CBC3DF5" w14:textId="77777777" w:rsidR="002902C0" w:rsidRDefault="002902C0" w:rsidP="001832C6">
      <w:pPr>
        <w:pStyle w:val="BodyTextIndent"/>
        <w:ind w:left="1080" w:firstLine="0"/>
        <w:jc w:val="both"/>
      </w:pPr>
    </w:p>
    <w:p w14:paraId="0CA1DE56" w14:textId="77777777" w:rsidR="002902C0" w:rsidRDefault="002902C0" w:rsidP="001832C6">
      <w:pPr>
        <w:pStyle w:val="BodyTextIndent"/>
        <w:numPr>
          <w:ilvl w:val="0"/>
          <w:numId w:val="1"/>
        </w:numPr>
        <w:jc w:val="both"/>
      </w:pPr>
      <w:r>
        <w:t>Have not within a three-year period preceding this proposal been convicted of or had a civil judgment rendered against them for commission of fraud or a criminal offense in connection with obtaining, attempting to obtain, or performing a public (Federal, State or Local) transaction; violation of Federal or State antitrust statutes or commission of embezzlement, theft, forgery, bribery, falsification or destruction of records, making false statements, or receiving stolen property;</w:t>
      </w:r>
    </w:p>
    <w:p w14:paraId="38DB464F" w14:textId="77777777" w:rsidR="002902C0" w:rsidRDefault="002902C0" w:rsidP="001832C6">
      <w:pPr>
        <w:pStyle w:val="BodyTextIndent"/>
        <w:ind w:left="0" w:firstLine="0"/>
        <w:jc w:val="both"/>
      </w:pPr>
    </w:p>
    <w:p w14:paraId="4F251FF6" w14:textId="77777777" w:rsidR="002902C0" w:rsidRDefault="002902C0" w:rsidP="001832C6">
      <w:pPr>
        <w:pStyle w:val="BodyTextIndent"/>
        <w:numPr>
          <w:ilvl w:val="0"/>
          <w:numId w:val="1"/>
        </w:numPr>
        <w:jc w:val="both"/>
      </w:pPr>
      <w:r>
        <w:t>Are not presently indicted for or otherwise criminally or civilly charged by a governmental entity (Federal, State, or Local) with commission of any of the offenses enumerated in Item (b) of this subsection; and</w:t>
      </w:r>
    </w:p>
    <w:p w14:paraId="5E480359" w14:textId="77777777" w:rsidR="002902C0" w:rsidRDefault="002902C0" w:rsidP="001832C6">
      <w:pPr>
        <w:pStyle w:val="BodyTextIndent"/>
        <w:numPr>
          <w:ilvl w:val="0"/>
          <w:numId w:val="1"/>
        </w:numPr>
        <w:jc w:val="both"/>
      </w:pPr>
      <w:r>
        <w:lastRenderedPageBreak/>
        <w:t>Have not within a three-year period preceding this application/proposal had one or more public transactions (Federal, State, or Local) terminated for cause or default.</w:t>
      </w:r>
    </w:p>
    <w:p w14:paraId="0BB54527" w14:textId="77777777" w:rsidR="002902C0" w:rsidRDefault="002902C0" w:rsidP="001832C6">
      <w:pPr>
        <w:jc w:val="both"/>
        <w:rPr>
          <w:sz w:val="24"/>
        </w:rPr>
      </w:pPr>
    </w:p>
    <w:p w14:paraId="01A02981" w14:textId="3F1462F0" w:rsidR="00C558B4" w:rsidRDefault="00C558B4" w:rsidP="001832C6">
      <w:pPr>
        <w:jc w:val="both"/>
        <w:rPr>
          <w:sz w:val="24"/>
        </w:rPr>
      </w:pPr>
      <w:r>
        <w:rPr>
          <w:sz w:val="24"/>
        </w:rPr>
        <w:t xml:space="preserve"> Do any exemptions exist and are made a part thereof? Yes/No  </w:t>
      </w:r>
    </w:p>
    <w:p w14:paraId="543C8568" w14:textId="77777777" w:rsidR="00C558B4" w:rsidRDefault="00C558B4" w:rsidP="001832C6">
      <w:pPr>
        <w:jc w:val="both"/>
        <w:rPr>
          <w:sz w:val="24"/>
        </w:rPr>
      </w:pPr>
    </w:p>
    <w:p w14:paraId="442A9826" w14:textId="7864F5F4" w:rsidR="002902C0" w:rsidRDefault="002902C0" w:rsidP="001832C6">
      <w:pPr>
        <w:jc w:val="both"/>
        <w:rPr>
          <w:sz w:val="24"/>
        </w:rPr>
      </w:pPr>
      <w:r>
        <w:rPr>
          <w:sz w:val="24"/>
        </w:rPr>
        <w:t>Any exceptions shall address to whom it applies, initiating agency and dates of such action.</w:t>
      </w:r>
    </w:p>
    <w:p w14:paraId="311BBF60" w14:textId="77777777" w:rsidR="002902C0" w:rsidRDefault="002902C0" w:rsidP="001832C6">
      <w:pPr>
        <w:jc w:val="both"/>
        <w:rPr>
          <w:sz w:val="24"/>
        </w:rPr>
      </w:pPr>
    </w:p>
    <w:p w14:paraId="108989FD" w14:textId="77777777" w:rsidR="002902C0" w:rsidRDefault="002902C0" w:rsidP="001832C6">
      <w:pPr>
        <w:jc w:val="both"/>
        <w:rPr>
          <w:sz w:val="24"/>
        </w:rPr>
      </w:pPr>
      <w:r>
        <w:rPr>
          <w:sz w:val="24"/>
        </w:rPr>
        <w:tab/>
        <w:t xml:space="preserve">Note:  Exceptions will not necessarily result in denial of award, but will be considered in </w:t>
      </w:r>
      <w:r>
        <w:rPr>
          <w:sz w:val="24"/>
        </w:rPr>
        <w:tab/>
        <w:t xml:space="preserve">determining bidder responsibility.  Providing false information may result in criminal </w:t>
      </w:r>
      <w:r>
        <w:rPr>
          <w:sz w:val="24"/>
        </w:rPr>
        <w:tab/>
        <w:t>prosecution or administrative sanctions.</w:t>
      </w:r>
    </w:p>
    <w:p w14:paraId="077F66A9" w14:textId="77777777" w:rsidR="002902C0" w:rsidRDefault="002902C0" w:rsidP="001832C6">
      <w:pPr>
        <w:jc w:val="both"/>
        <w:rPr>
          <w:sz w:val="24"/>
        </w:rPr>
      </w:pPr>
    </w:p>
    <w:p w14:paraId="29067760" w14:textId="0161E397" w:rsidR="002902C0" w:rsidRDefault="002902C0" w:rsidP="001832C6">
      <w:pPr>
        <w:jc w:val="both"/>
        <w:rPr>
          <w:sz w:val="24"/>
        </w:rPr>
      </w:pPr>
    </w:p>
    <w:p w14:paraId="2364CCAF" w14:textId="27E2F73B" w:rsidR="00D33549" w:rsidRDefault="00D33549" w:rsidP="001832C6">
      <w:pPr>
        <w:jc w:val="both"/>
        <w:rPr>
          <w:sz w:val="24"/>
        </w:rPr>
      </w:pPr>
      <w:r>
        <w:rPr>
          <w:sz w:val="24"/>
        </w:rPr>
        <w:t>BYRD ANTI-LOBBYING</w:t>
      </w:r>
    </w:p>
    <w:p w14:paraId="4879BD59" w14:textId="77777777" w:rsidR="00D33549" w:rsidRDefault="00D33549" w:rsidP="001832C6">
      <w:pPr>
        <w:jc w:val="both"/>
        <w:rPr>
          <w:sz w:val="24"/>
        </w:rPr>
      </w:pPr>
    </w:p>
    <w:p w14:paraId="781E5B17" w14:textId="0C245F91" w:rsidR="002902C0" w:rsidRDefault="002902C0" w:rsidP="001832C6">
      <w:pPr>
        <w:jc w:val="both"/>
        <w:rPr>
          <w:sz w:val="24"/>
        </w:rPr>
      </w:pPr>
      <w:r>
        <w:rPr>
          <w:sz w:val="24"/>
        </w:rPr>
        <w:t>The bidder further certifie</w:t>
      </w:r>
      <w:r w:rsidR="00D33549">
        <w:rPr>
          <w:sz w:val="24"/>
        </w:rPr>
        <w:t>s</w:t>
      </w:r>
      <w:r>
        <w:rPr>
          <w:sz w:val="24"/>
        </w:rPr>
        <w:t>, to the best of his or her knowledge and belief, that:</w:t>
      </w:r>
    </w:p>
    <w:p w14:paraId="3F996A8E" w14:textId="77777777" w:rsidR="002902C0" w:rsidRDefault="002902C0" w:rsidP="001832C6">
      <w:pPr>
        <w:spacing w:before="240"/>
        <w:ind w:left="720"/>
        <w:jc w:val="both"/>
        <w:rPr>
          <w:sz w:val="24"/>
        </w:rPr>
      </w:pPr>
      <w:r>
        <w:rPr>
          <w:sz w:val="24"/>
        </w:rPr>
        <w:t>(1) No Federal appropriated funds have been paid or will be paid to any person for influencing or attempting to influence an officer or employee of any Federal agency, a Member of Congress in connection with the awarding of any Federal contract, the making of any Federal grant, the making of any Federal loan, the entering into of any cooperative agreement, and the extension, continuation, renewal, amendment, or modification of any Federal contract, grant, loan, or cooperative agreement.</w:t>
      </w:r>
    </w:p>
    <w:p w14:paraId="7B99A452" w14:textId="394C6993" w:rsidR="002902C0" w:rsidRDefault="002902C0" w:rsidP="001832C6">
      <w:pPr>
        <w:spacing w:before="240"/>
        <w:ind w:left="720"/>
        <w:jc w:val="both"/>
        <w:rPr>
          <w:sz w:val="24"/>
        </w:rPr>
      </w:pPr>
      <w:r>
        <w:rPr>
          <w:sz w:val="24"/>
        </w:rPr>
        <w:t xml:space="preserve">(2) If any funds other than Federal appropriated funds have been paid or will be paid to any person for influencing or attempting to influence or attempting to influence an officer or employee of any Federal agency, a Member of Congress, an officer or </w:t>
      </w:r>
      <w:r>
        <w:rPr>
          <w:sz w:val="24"/>
        </w:rPr>
        <w:tab/>
        <w:t xml:space="preserve">employee of Congress, or an employee of a Member of Congress in connection with this contract, Standard Form-LLL, “Disclosure Form to Report Lobbying,” in accordance with </w:t>
      </w:r>
      <w:r>
        <w:rPr>
          <w:sz w:val="24"/>
        </w:rPr>
        <w:tab/>
        <w:t>its instructions will be completed and submitted.</w:t>
      </w:r>
    </w:p>
    <w:p w14:paraId="437AF036" w14:textId="6A72F100" w:rsidR="00C558B4" w:rsidRDefault="00C558B4" w:rsidP="001832C6">
      <w:pPr>
        <w:spacing w:before="240"/>
        <w:ind w:left="720"/>
        <w:jc w:val="both"/>
        <w:rPr>
          <w:sz w:val="24"/>
        </w:rPr>
      </w:pPr>
      <w:r>
        <w:rPr>
          <w:sz w:val="24"/>
        </w:rPr>
        <w:t>(3) The undersigned shall require the language of this certification be included in the award documents for all subawards at all tiers (including subcontracts, subgrants, and contracts under gran</w:t>
      </w:r>
      <w:r w:rsidR="000425BD">
        <w:rPr>
          <w:sz w:val="24"/>
        </w:rPr>
        <w:t>t</w:t>
      </w:r>
      <w:r>
        <w:rPr>
          <w:sz w:val="24"/>
        </w:rPr>
        <w:t>s, loans, and cooperative agreements) and that all subrecipients shall certify and disclose accordingly.</w:t>
      </w:r>
    </w:p>
    <w:p w14:paraId="5041DCB8" w14:textId="18A9DBB7" w:rsidR="002902C0" w:rsidRDefault="002902C0" w:rsidP="001832C6">
      <w:pPr>
        <w:spacing w:before="240"/>
        <w:jc w:val="both"/>
        <w:rPr>
          <w:sz w:val="24"/>
        </w:rPr>
      </w:pPr>
      <w:r>
        <w:rPr>
          <w:sz w:val="24"/>
        </w:rPr>
        <w:t>The certification contained in (1) and (2) above is a material representation of fact upon which reliance is placed and a prerequisite imposed by Section 1352, Title 31, U.S. Code prior to entering into this contract.  Failure to comply shall be subject to a civil penalty of not less than $10,000 and not more than $100,000</w:t>
      </w:r>
      <w:r w:rsidR="00AD56AD">
        <w:rPr>
          <w:sz w:val="24"/>
        </w:rPr>
        <w:t xml:space="preserve"> for each such failure</w:t>
      </w:r>
      <w:r>
        <w:rPr>
          <w:sz w:val="24"/>
        </w:rPr>
        <w:t xml:space="preserve">.  </w:t>
      </w:r>
    </w:p>
    <w:p w14:paraId="21A5B9E4" w14:textId="6F3B7AB1" w:rsidR="00AD56AD" w:rsidRDefault="00AD56AD" w:rsidP="001832C6">
      <w:pPr>
        <w:spacing w:before="240"/>
        <w:jc w:val="both"/>
        <w:rPr>
          <w:sz w:val="24"/>
        </w:rPr>
      </w:pPr>
      <w:r>
        <w:rPr>
          <w:sz w:val="24"/>
        </w:rPr>
        <w:t>Contractor hereby certifies or affirms the truthfulness and accuracy of each statement of its certification and disclosure, if any.  In addition, the Contractor understand and agrees that the provisions of 31 U.S.C. Chapter 38, Administrative Remedies for False Claims and Statements, apply to this certification and disclosure, if any.</w:t>
      </w:r>
    </w:p>
    <w:p w14:paraId="09BD4D4C" w14:textId="32A93D69" w:rsidR="002902C0" w:rsidRDefault="002902C0" w:rsidP="001832C6">
      <w:pPr>
        <w:spacing w:before="240"/>
        <w:jc w:val="both"/>
        <w:rPr>
          <w:sz w:val="24"/>
        </w:rPr>
      </w:pPr>
      <w:r>
        <w:rPr>
          <w:sz w:val="24"/>
        </w:rPr>
        <w:lastRenderedPageBreak/>
        <w:t>All of the foregoing and attachments (when indicated) is true and correct.</w:t>
      </w:r>
    </w:p>
    <w:p w14:paraId="61BA81E5" w14:textId="1193544D" w:rsidR="002902C0" w:rsidRDefault="002902C0" w:rsidP="001832C6">
      <w:pPr>
        <w:jc w:val="both"/>
        <w:rPr>
          <w:sz w:val="24"/>
        </w:rPr>
      </w:pPr>
    </w:p>
    <w:p w14:paraId="498E8E35" w14:textId="17CBFC42" w:rsidR="00AD56AD" w:rsidRDefault="00AD56AD" w:rsidP="001832C6">
      <w:pPr>
        <w:jc w:val="both"/>
        <w:rPr>
          <w:sz w:val="24"/>
        </w:rPr>
      </w:pPr>
    </w:p>
    <w:p w14:paraId="079921E2" w14:textId="18B58D88" w:rsidR="00AD56AD" w:rsidRDefault="00AD56AD" w:rsidP="001832C6">
      <w:pPr>
        <w:jc w:val="both"/>
        <w:rPr>
          <w:sz w:val="24"/>
        </w:rPr>
      </w:pPr>
    </w:p>
    <w:p w14:paraId="08035740" w14:textId="6EFC3FA6" w:rsidR="00AD56AD" w:rsidRDefault="00AD56AD" w:rsidP="001832C6">
      <w:pPr>
        <w:jc w:val="both"/>
        <w:rPr>
          <w:sz w:val="24"/>
        </w:rPr>
      </w:pPr>
      <w:r>
        <w:rPr>
          <w:sz w:val="24"/>
        </w:rPr>
        <w:t>____________________________________________</w:t>
      </w:r>
    </w:p>
    <w:p w14:paraId="7ADC97DE" w14:textId="504BB264" w:rsidR="00AD56AD" w:rsidRDefault="00AD56AD" w:rsidP="001832C6">
      <w:pPr>
        <w:jc w:val="both"/>
        <w:rPr>
          <w:sz w:val="24"/>
        </w:rPr>
      </w:pPr>
      <w:r>
        <w:rPr>
          <w:sz w:val="24"/>
        </w:rPr>
        <w:t>Signature of Contractor’s Authorized Official</w:t>
      </w:r>
    </w:p>
    <w:p w14:paraId="030790A8" w14:textId="544526D7" w:rsidR="00AD56AD" w:rsidRDefault="00AD56AD" w:rsidP="001832C6">
      <w:pPr>
        <w:jc w:val="both"/>
        <w:rPr>
          <w:sz w:val="24"/>
        </w:rPr>
      </w:pPr>
    </w:p>
    <w:p w14:paraId="7BEFED95" w14:textId="77777777" w:rsidR="00AD56AD" w:rsidRDefault="00AD56AD" w:rsidP="001832C6">
      <w:pPr>
        <w:jc w:val="both"/>
        <w:rPr>
          <w:sz w:val="24"/>
        </w:rPr>
      </w:pPr>
    </w:p>
    <w:p w14:paraId="3E7A580D" w14:textId="77777777" w:rsidR="00AD56AD" w:rsidRDefault="00AD56AD" w:rsidP="00AD56AD">
      <w:pPr>
        <w:jc w:val="both"/>
        <w:rPr>
          <w:sz w:val="24"/>
        </w:rPr>
      </w:pPr>
      <w:r>
        <w:rPr>
          <w:sz w:val="24"/>
        </w:rPr>
        <w:t>____________________________________________</w:t>
      </w:r>
    </w:p>
    <w:p w14:paraId="261E0FEA" w14:textId="17364399" w:rsidR="00AD56AD" w:rsidRDefault="00AD56AD" w:rsidP="001832C6">
      <w:pPr>
        <w:jc w:val="both"/>
        <w:rPr>
          <w:sz w:val="24"/>
        </w:rPr>
      </w:pPr>
      <w:r>
        <w:rPr>
          <w:sz w:val="24"/>
        </w:rPr>
        <w:t>Name and Title of Contractor’s Authorized Official</w:t>
      </w:r>
    </w:p>
    <w:p w14:paraId="40F2B4EA" w14:textId="7690CC5A" w:rsidR="00AD56AD" w:rsidRDefault="00AD56AD" w:rsidP="001832C6">
      <w:pPr>
        <w:jc w:val="both"/>
        <w:rPr>
          <w:sz w:val="24"/>
        </w:rPr>
      </w:pPr>
    </w:p>
    <w:p w14:paraId="2BFC8C89" w14:textId="12A836B8" w:rsidR="00AD56AD" w:rsidRDefault="00AD56AD" w:rsidP="001832C6">
      <w:pPr>
        <w:jc w:val="both"/>
        <w:rPr>
          <w:sz w:val="24"/>
        </w:rPr>
      </w:pPr>
    </w:p>
    <w:p w14:paraId="137F0A6C" w14:textId="77777777" w:rsidR="00AD56AD" w:rsidRDefault="00AD56AD" w:rsidP="00AD56AD">
      <w:pPr>
        <w:jc w:val="both"/>
        <w:rPr>
          <w:sz w:val="24"/>
        </w:rPr>
      </w:pPr>
      <w:r>
        <w:rPr>
          <w:sz w:val="24"/>
        </w:rPr>
        <w:t>____________________________________________</w:t>
      </w:r>
    </w:p>
    <w:p w14:paraId="13069E06" w14:textId="6ED2562F" w:rsidR="00AD56AD" w:rsidRDefault="00AD56AD" w:rsidP="001832C6">
      <w:pPr>
        <w:jc w:val="both"/>
        <w:rPr>
          <w:sz w:val="24"/>
        </w:rPr>
      </w:pPr>
      <w:r>
        <w:rPr>
          <w:sz w:val="24"/>
        </w:rPr>
        <w:t>Date</w:t>
      </w:r>
    </w:p>
    <w:p w14:paraId="16412CE2" w14:textId="5D638B7A" w:rsidR="00680770" w:rsidRDefault="00680770" w:rsidP="001832C6">
      <w:pPr>
        <w:jc w:val="both"/>
        <w:rPr>
          <w:sz w:val="24"/>
        </w:rPr>
      </w:pPr>
    </w:p>
    <w:p w14:paraId="4EEABC0F" w14:textId="4C6DC4ED" w:rsidR="00680770" w:rsidRDefault="00680770" w:rsidP="001832C6">
      <w:pPr>
        <w:jc w:val="both"/>
        <w:rPr>
          <w:sz w:val="24"/>
        </w:rPr>
      </w:pPr>
      <w:r>
        <w:rPr>
          <w:sz w:val="24"/>
        </w:rPr>
        <w:t>__________________________________________________</w:t>
      </w:r>
    </w:p>
    <w:p w14:paraId="345DD9D0" w14:textId="672F70B3" w:rsidR="00680770" w:rsidRDefault="00680770" w:rsidP="001832C6">
      <w:pPr>
        <w:jc w:val="both"/>
        <w:rPr>
          <w:sz w:val="24"/>
        </w:rPr>
      </w:pPr>
      <w:r>
        <w:rPr>
          <w:sz w:val="24"/>
        </w:rPr>
        <w:t>System for Award Management (SAM.gov) Unique Entity ID</w:t>
      </w:r>
    </w:p>
    <w:p w14:paraId="2203712D" w14:textId="79197F45" w:rsidR="000425BD" w:rsidRPr="000425BD" w:rsidRDefault="000425BD" w:rsidP="000425BD">
      <w:pPr>
        <w:rPr>
          <w:sz w:val="24"/>
        </w:rPr>
      </w:pPr>
    </w:p>
    <w:p w14:paraId="6234758C" w14:textId="118E62E4" w:rsidR="000425BD" w:rsidRPr="000425BD" w:rsidRDefault="000425BD" w:rsidP="000425BD">
      <w:pPr>
        <w:rPr>
          <w:sz w:val="24"/>
        </w:rPr>
      </w:pPr>
    </w:p>
    <w:p w14:paraId="1E746EF1" w14:textId="73D0CA2C" w:rsidR="000425BD" w:rsidRPr="000425BD" w:rsidRDefault="000425BD" w:rsidP="000425BD">
      <w:pPr>
        <w:rPr>
          <w:sz w:val="24"/>
        </w:rPr>
      </w:pPr>
    </w:p>
    <w:p w14:paraId="2BE8E3C9" w14:textId="20775BC8" w:rsidR="000425BD" w:rsidRPr="000425BD" w:rsidRDefault="000425BD" w:rsidP="000425BD">
      <w:pPr>
        <w:rPr>
          <w:sz w:val="24"/>
        </w:rPr>
      </w:pPr>
    </w:p>
    <w:p w14:paraId="5656548E" w14:textId="195DE5A3" w:rsidR="000425BD" w:rsidRPr="000425BD" w:rsidRDefault="000425BD" w:rsidP="000425BD">
      <w:pPr>
        <w:tabs>
          <w:tab w:val="left" w:pos="7200"/>
        </w:tabs>
        <w:rPr>
          <w:sz w:val="24"/>
        </w:rPr>
      </w:pPr>
      <w:r>
        <w:rPr>
          <w:sz w:val="24"/>
        </w:rPr>
        <w:tab/>
      </w:r>
    </w:p>
    <w:p w14:paraId="3A8E08C0" w14:textId="75F28B55" w:rsidR="000425BD" w:rsidRPr="000425BD" w:rsidRDefault="000425BD" w:rsidP="000425BD">
      <w:pPr>
        <w:rPr>
          <w:sz w:val="24"/>
        </w:rPr>
      </w:pPr>
    </w:p>
    <w:p w14:paraId="74D8370F" w14:textId="25C52BF8" w:rsidR="000425BD" w:rsidRPr="000425BD" w:rsidRDefault="000425BD" w:rsidP="000425BD">
      <w:pPr>
        <w:rPr>
          <w:sz w:val="24"/>
        </w:rPr>
      </w:pPr>
    </w:p>
    <w:p w14:paraId="183483C4" w14:textId="31AFB24C" w:rsidR="000425BD" w:rsidRPr="000425BD" w:rsidRDefault="000425BD" w:rsidP="000425BD">
      <w:pPr>
        <w:rPr>
          <w:sz w:val="24"/>
        </w:rPr>
      </w:pPr>
    </w:p>
    <w:p w14:paraId="3C57DB03" w14:textId="1179CDEC" w:rsidR="000425BD" w:rsidRPr="000425BD" w:rsidRDefault="000425BD" w:rsidP="000425BD">
      <w:pPr>
        <w:rPr>
          <w:sz w:val="24"/>
        </w:rPr>
      </w:pPr>
    </w:p>
    <w:p w14:paraId="08DD8352" w14:textId="35039730" w:rsidR="000425BD" w:rsidRPr="000425BD" w:rsidRDefault="000425BD" w:rsidP="000425BD">
      <w:pPr>
        <w:rPr>
          <w:sz w:val="24"/>
        </w:rPr>
      </w:pPr>
    </w:p>
    <w:p w14:paraId="65CBE154" w14:textId="59904C00" w:rsidR="000425BD" w:rsidRPr="000425BD" w:rsidRDefault="000425BD" w:rsidP="000425BD">
      <w:pPr>
        <w:rPr>
          <w:sz w:val="24"/>
        </w:rPr>
      </w:pPr>
    </w:p>
    <w:p w14:paraId="0FC078D7" w14:textId="65E8859A" w:rsidR="000425BD" w:rsidRPr="000425BD" w:rsidRDefault="000425BD" w:rsidP="000425BD">
      <w:pPr>
        <w:rPr>
          <w:sz w:val="24"/>
        </w:rPr>
      </w:pPr>
    </w:p>
    <w:p w14:paraId="245A5950" w14:textId="392108E9" w:rsidR="000425BD" w:rsidRPr="000425BD" w:rsidRDefault="000425BD" w:rsidP="000425BD">
      <w:pPr>
        <w:rPr>
          <w:sz w:val="24"/>
        </w:rPr>
      </w:pPr>
    </w:p>
    <w:p w14:paraId="435FAAFC" w14:textId="482F654E" w:rsidR="000425BD" w:rsidRPr="000425BD" w:rsidRDefault="000425BD" w:rsidP="000425BD">
      <w:pPr>
        <w:rPr>
          <w:sz w:val="24"/>
        </w:rPr>
      </w:pPr>
    </w:p>
    <w:p w14:paraId="5D4E406B" w14:textId="1E0A35F8" w:rsidR="000425BD" w:rsidRPr="000425BD" w:rsidRDefault="000425BD" w:rsidP="000425BD">
      <w:pPr>
        <w:rPr>
          <w:sz w:val="24"/>
        </w:rPr>
      </w:pPr>
    </w:p>
    <w:p w14:paraId="08C5308E" w14:textId="0FE479AD" w:rsidR="000425BD" w:rsidRPr="000425BD" w:rsidRDefault="000425BD" w:rsidP="000425BD">
      <w:pPr>
        <w:rPr>
          <w:sz w:val="24"/>
        </w:rPr>
      </w:pPr>
    </w:p>
    <w:p w14:paraId="4B1C9D44" w14:textId="23CA151E" w:rsidR="000425BD" w:rsidRPr="000425BD" w:rsidRDefault="000425BD" w:rsidP="000425BD">
      <w:pPr>
        <w:rPr>
          <w:sz w:val="24"/>
        </w:rPr>
      </w:pPr>
    </w:p>
    <w:p w14:paraId="1A98EA74" w14:textId="776733B6" w:rsidR="000425BD" w:rsidRPr="000425BD" w:rsidRDefault="000425BD" w:rsidP="000425BD">
      <w:pPr>
        <w:rPr>
          <w:sz w:val="24"/>
        </w:rPr>
      </w:pPr>
    </w:p>
    <w:p w14:paraId="4D37C993" w14:textId="703CDB00" w:rsidR="000425BD" w:rsidRPr="000425BD" w:rsidRDefault="000425BD" w:rsidP="000425BD">
      <w:pPr>
        <w:rPr>
          <w:sz w:val="24"/>
        </w:rPr>
      </w:pPr>
    </w:p>
    <w:p w14:paraId="69AA7D98" w14:textId="4CA10DF4" w:rsidR="000425BD" w:rsidRPr="000425BD" w:rsidRDefault="000425BD" w:rsidP="000425BD">
      <w:pPr>
        <w:rPr>
          <w:sz w:val="24"/>
        </w:rPr>
      </w:pPr>
    </w:p>
    <w:p w14:paraId="59A12C65" w14:textId="173107F8" w:rsidR="000425BD" w:rsidRPr="000425BD" w:rsidRDefault="000425BD" w:rsidP="000425BD">
      <w:pPr>
        <w:rPr>
          <w:sz w:val="24"/>
        </w:rPr>
      </w:pPr>
    </w:p>
    <w:p w14:paraId="4F0B7070" w14:textId="04E54D23" w:rsidR="000425BD" w:rsidRPr="000425BD" w:rsidRDefault="000425BD" w:rsidP="000425BD">
      <w:pPr>
        <w:rPr>
          <w:sz w:val="24"/>
        </w:rPr>
      </w:pPr>
    </w:p>
    <w:p w14:paraId="6BCCE006" w14:textId="2DBB3BBE" w:rsidR="000425BD" w:rsidRPr="000425BD" w:rsidRDefault="000425BD" w:rsidP="000425BD">
      <w:pPr>
        <w:rPr>
          <w:sz w:val="24"/>
        </w:rPr>
      </w:pPr>
    </w:p>
    <w:p w14:paraId="02EFC1B7" w14:textId="42E74D37" w:rsidR="000425BD" w:rsidRPr="000425BD" w:rsidRDefault="000425BD" w:rsidP="000425BD">
      <w:pPr>
        <w:rPr>
          <w:sz w:val="24"/>
        </w:rPr>
      </w:pPr>
    </w:p>
    <w:p w14:paraId="3E8A189D" w14:textId="52DF2383" w:rsidR="000425BD" w:rsidRDefault="000425BD" w:rsidP="000425BD">
      <w:pPr>
        <w:rPr>
          <w:sz w:val="24"/>
        </w:rPr>
      </w:pPr>
    </w:p>
    <w:p w14:paraId="556248AE" w14:textId="368B3139" w:rsidR="000425BD" w:rsidRPr="000425BD" w:rsidRDefault="000425BD" w:rsidP="000425BD">
      <w:pPr>
        <w:rPr>
          <w:sz w:val="24"/>
        </w:rPr>
      </w:pPr>
    </w:p>
    <w:p w14:paraId="14EC34C5" w14:textId="77777777" w:rsidR="000425BD" w:rsidRPr="000425BD" w:rsidRDefault="000425BD" w:rsidP="000425BD">
      <w:pPr>
        <w:rPr>
          <w:sz w:val="24"/>
        </w:rPr>
      </w:pPr>
    </w:p>
    <w:sectPr w:rsidR="000425BD" w:rsidRPr="000425BD">
      <w:headerReference w:type="default" r:id="rId7"/>
      <w:footerReference w:type="default" r:id="rId8"/>
      <w:headerReference w:type="first" r:id="rId9"/>
      <w:footerReference w:type="first" r:id="rId10"/>
      <w:pgSz w:w="12240" w:h="15840" w:code="1"/>
      <w:pgMar w:top="720" w:right="1440" w:bottom="72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07C873" w14:textId="77777777" w:rsidR="002902C0" w:rsidRDefault="002902C0">
      <w:r>
        <w:separator/>
      </w:r>
    </w:p>
  </w:endnote>
  <w:endnote w:type="continuationSeparator" w:id="0">
    <w:p w14:paraId="5B7E21DC" w14:textId="77777777" w:rsidR="002902C0" w:rsidRDefault="00290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8E9AD" w14:textId="77777777" w:rsidR="002902C0" w:rsidRDefault="002902C0">
    <w:pPr>
      <w:pStyle w:val="Footer"/>
      <w:jc w:val="center"/>
      <w:rPr>
        <w:b/>
        <w:bCs/>
        <w:sz w:val="24"/>
      </w:rPr>
    </w:pPr>
    <w:r>
      <w:rPr>
        <w:b/>
        <w:bCs/>
        <w:sz w:val="24"/>
      </w:rPr>
      <w:t>______________________________________________________________________________</w:t>
    </w:r>
  </w:p>
  <w:p w14:paraId="2A196B17" w14:textId="56F3EF48" w:rsidR="002902C0" w:rsidRDefault="002902C0">
    <w:pPr>
      <w:pStyle w:val="Footer"/>
      <w:jc w:val="center"/>
      <w:rPr>
        <w:sz w:val="24"/>
      </w:rPr>
    </w:pPr>
    <w:r>
      <w:rPr>
        <w:sz w:val="24"/>
      </w:rPr>
      <w:t>Non-Collusion, Debarment/</w:t>
    </w:r>
    <w:r w:rsidR="000425BD">
      <w:rPr>
        <w:sz w:val="24"/>
      </w:rPr>
      <w:t>Byrd Anti-Lobbying</w:t>
    </w:r>
    <w:r>
      <w:rPr>
        <w:sz w:val="24"/>
      </w:rPr>
      <w:t xml:space="preserve"> Certification</w:t>
    </w:r>
  </w:p>
  <w:p w14:paraId="2C2E11A5" w14:textId="77777777" w:rsidR="002902C0" w:rsidRDefault="002902C0">
    <w:pPr>
      <w:pStyle w:val="Footer"/>
      <w:jc w:val="center"/>
      <w:rPr>
        <w:sz w:val="24"/>
      </w:rPr>
    </w:pPr>
    <w:r>
      <w:rPr>
        <w:sz w:val="24"/>
      </w:rPr>
      <w:t>Section 905-B</w:t>
    </w:r>
  </w:p>
  <w:p w14:paraId="7E67BAEF" w14:textId="77777777" w:rsidR="002902C0" w:rsidRDefault="002902C0">
    <w:pPr>
      <w:pStyle w:val="Footer"/>
      <w:jc w:val="center"/>
      <w:rPr>
        <w:sz w:val="24"/>
      </w:rPr>
    </w:pPr>
    <w:r>
      <w:rPr>
        <w:rStyle w:val="PageNumber"/>
        <w:sz w:val="24"/>
      </w:rPr>
      <w:fldChar w:fldCharType="begin"/>
    </w:r>
    <w:r>
      <w:rPr>
        <w:rStyle w:val="PageNumber"/>
        <w:sz w:val="24"/>
      </w:rPr>
      <w:instrText xml:space="preserve"> PAGE </w:instrText>
    </w:r>
    <w:r>
      <w:rPr>
        <w:rStyle w:val="PageNumber"/>
        <w:sz w:val="24"/>
      </w:rPr>
      <w:fldChar w:fldCharType="separate"/>
    </w:r>
    <w:r w:rsidR="00DA6DBC">
      <w:rPr>
        <w:rStyle w:val="PageNumber"/>
        <w:noProof/>
        <w:sz w:val="24"/>
      </w:rPr>
      <w:t>2</w:t>
    </w:r>
    <w:r>
      <w:rPr>
        <w:rStyle w:val="PageNumber"/>
        <w:sz w:val="24"/>
      </w:rPr>
      <w:fldChar w:fldCharType="end"/>
    </w:r>
    <w:r>
      <w:rPr>
        <w:rStyle w:val="PageNumber"/>
        <w:sz w:val="24"/>
      </w:rPr>
      <w:t xml:space="preserve"> of </w:t>
    </w:r>
    <w:r>
      <w:rPr>
        <w:rStyle w:val="PageNumber"/>
        <w:sz w:val="24"/>
      </w:rPr>
      <w:fldChar w:fldCharType="begin"/>
    </w:r>
    <w:r>
      <w:rPr>
        <w:rStyle w:val="PageNumber"/>
        <w:sz w:val="24"/>
      </w:rPr>
      <w:instrText xml:space="preserve"> NUMPAGES </w:instrText>
    </w:r>
    <w:r>
      <w:rPr>
        <w:rStyle w:val="PageNumber"/>
        <w:sz w:val="24"/>
      </w:rPr>
      <w:fldChar w:fldCharType="separate"/>
    </w:r>
    <w:r w:rsidR="00DA6DBC">
      <w:rPr>
        <w:rStyle w:val="PageNumber"/>
        <w:noProof/>
        <w:sz w:val="24"/>
      </w:rPr>
      <w:t>2</w:t>
    </w:r>
    <w:r>
      <w:rPr>
        <w:rStyle w:val="PageNumber"/>
        <w:sz w:val="24"/>
      </w:rPr>
      <w:fldChar w:fldCharType="end"/>
    </w:r>
  </w:p>
  <w:p w14:paraId="6C7B546A" w14:textId="77777777" w:rsidR="002902C0" w:rsidRDefault="002902C0">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91FEE" w14:textId="77777777" w:rsidR="002902C0" w:rsidRDefault="002902C0">
    <w:pPr>
      <w:pStyle w:val="Footer"/>
      <w:jc w:val="center"/>
      <w:rPr>
        <w:b/>
        <w:bCs/>
        <w:sz w:val="24"/>
      </w:rPr>
    </w:pPr>
    <w:r>
      <w:rPr>
        <w:b/>
        <w:bCs/>
        <w:sz w:val="24"/>
      </w:rPr>
      <w:t>______________________________________________________________________________</w:t>
    </w:r>
  </w:p>
  <w:p w14:paraId="50CADD2E" w14:textId="0E0302DA" w:rsidR="002902C0" w:rsidRDefault="002902C0">
    <w:pPr>
      <w:pStyle w:val="Footer"/>
      <w:jc w:val="center"/>
      <w:rPr>
        <w:sz w:val="24"/>
      </w:rPr>
    </w:pPr>
    <w:r>
      <w:rPr>
        <w:sz w:val="24"/>
      </w:rPr>
      <w:t>Non-Collusion, Debarment</w:t>
    </w:r>
    <w:r w:rsidR="00A346E6">
      <w:rPr>
        <w:sz w:val="24"/>
      </w:rPr>
      <w:t>/Byrd Anti-Lobbying</w:t>
    </w:r>
    <w:r>
      <w:rPr>
        <w:sz w:val="24"/>
      </w:rPr>
      <w:t xml:space="preserve"> Certification</w:t>
    </w:r>
  </w:p>
  <w:p w14:paraId="119400E2" w14:textId="77777777" w:rsidR="002902C0" w:rsidRDefault="002902C0">
    <w:pPr>
      <w:pStyle w:val="Footer"/>
      <w:jc w:val="center"/>
      <w:rPr>
        <w:sz w:val="24"/>
      </w:rPr>
    </w:pPr>
    <w:r>
      <w:rPr>
        <w:sz w:val="24"/>
      </w:rPr>
      <w:t>Section 905-B</w:t>
    </w:r>
  </w:p>
  <w:p w14:paraId="75F2A967" w14:textId="77777777" w:rsidR="002902C0" w:rsidRDefault="002902C0">
    <w:pPr>
      <w:pStyle w:val="Footer"/>
      <w:jc w:val="center"/>
      <w:rPr>
        <w:sz w:val="24"/>
      </w:rPr>
    </w:pPr>
    <w:r>
      <w:rPr>
        <w:rStyle w:val="PageNumber"/>
        <w:sz w:val="24"/>
      </w:rPr>
      <w:fldChar w:fldCharType="begin"/>
    </w:r>
    <w:r>
      <w:rPr>
        <w:rStyle w:val="PageNumber"/>
        <w:sz w:val="24"/>
      </w:rPr>
      <w:instrText xml:space="preserve"> PAGE </w:instrText>
    </w:r>
    <w:r>
      <w:rPr>
        <w:rStyle w:val="PageNumber"/>
        <w:sz w:val="24"/>
      </w:rPr>
      <w:fldChar w:fldCharType="separate"/>
    </w:r>
    <w:r w:rsidR="00DA6DBC">
      <w:rPr>
        <w:rStyle w:val="PageNumber"/>
        <w:noProof/>
        <w:sz w:val="24"/>
      </w:rPr>
      <w:t>1</w:t>
    </w:r>
    <w:r>
      <w:rPr>
        <w:rStyle w:val="PageNumber"/>
        <w:sz w:val="24"/>
      </w:rPr>
      <w:fldChar w:fldCharType="end"/>
    </w:r>
    <w:r>
      <w:rPr>
        <w:rStyle w:val="PageNumber"/>
        <w:sz w:val="24"/>
      </w:rPr>
      <w:t xml:space="preserve"> of </w:t>
    </w:r>
    <w:r>
      <w:rPr>
        <w:rStyle w:val="PageNumber"/>
        <w:sz w:val="24"/>
      </w:rPr>
      <w:fldChar w:fldCharType="begin"/>
    </w:r>
    <w:r>
      <w:rPr>
        <w:rStyle w:val="PageNumber"/>
        <w:sz w:val="24"/>
      </w:rPr>
      <w:instrText xml:space="preserve"> NUMPAGES </w:instrText>
    </w:r>
    <w:r>
      <w:rPr>
        <w:rStyle w:val="PageNumber"/>
        <w:sz w:val="24"/>
      </w:rPr>
      <w:fldChar w:fldCharType="separate"/>
    </w:r>
    <w:r w:rsidR="00DA6DBC">
      <w:rPr>
        <w:rStyle w:val="PageNumber"/>
        <w:noProof/>
        <w:sz w:val="24"/>
      </w:rPr>
      <w:t>2</w:t>
    </w:r>
    <w:r>
      <w:rPr>
        <w:rStyle w:val="PageNumber"/>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161032" w14:textId="77777777" w:rsidR="002902C0" w:rsidRDefault="002902C0">
      <w:r>
        <w:separator/>
      </w:r>
    </w:p>
  </w:footnote>
  <w:footnote w:type="continuationSeparator" w:id="0">
    <w:p w14:paraId="2801D93D" w14:textId="77777777" w:rsidR="002902C0" w:rsidRDefault="002902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2696B" w14:textId="77777777" w:rsidR="002902C0" w:rsidRDefault="002902C0">
    <w:pPr>
      <w:pStyle w:val="Header"/>
      <w:rPr>
        <w:sz w:val="24"/>
      </w:rPr>
    </w:pPr>
    <w:r>
      <w:rPr>
        <w:sz w:val="24"/>
      </w:rPr>
      <w:t>NON-COLLUSION, DEBARMENT/INELIBIBLE CERTIFICATION (Continued)</w:t>
    </w:r>
  </w:p>
  <w:p w14:paraId="57931067" w14:textId="77777777" w:rsidR="002902C0" w:rsidRDefault="002902C0">
    <w:pPr>
      <w:pStyle w:val="Header"/>
      <w:rPr>
        <w:b/>
        <w:bCs/>
        <w:sz w:val="24"/>
      </w:rPr>
    </w:pPr>
    <w:r>
      <w:rPr>
        <w:b/>
        <w:bCs/>
        <w:sz w:val="24"/>
      </w:rPr>
      <w:t>______________________________________________________________________________</w:t>
    </w:r>
  </w:p>
  <w:p w14:paraId="3FE913CA" w14:textId="77777777" w:rsidR="002902C0" w:rsidRDefault="002902C0">
    <w:pPr>
      <w:pStyle w:val="Header"/>
      <w:rPr>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7CFC5" w14:textId="77777777" w:rsidR="002902C0" w:rsidRDefault="002902C0">
    <w:pPr>
      <w:pStyle w:val="Header"/>
      <w:rPr>
        <w:b/>
        <w:bCs/>
        <w:sz w:val="24"/>
      </w:rPr>
    </w:pPr>
    <w:r>
      <w:rPr>
        <w:b/>
        <w:bCs/>
        <w:sz w:val="24"/>
      </w:rPr>
      <w:t>______________________________________________________________________________</w:t>
    </w:r>
  </w:p>
  <w:p w14:paraId="499A6B11" w14:textId="77777777" w:rsidR="002902C0" w:rsidRDefault="002902C0">
    <w:pPr>
      <w:pStyle w:val="Header"/>
      <w:rPr>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533560"/>
    <w:multiLevelType w:val="hybridMultilevel"/>
    <w:tmpl w:val="33DA96A4"/>
    <w:lvl w:ilvl="0" w:tplc="B20E5DC2">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risty LeBatard">
    <w15:presenceInfo w15:providerId="AD" w15:userId="S::clebatard@biloxi.ms.us::9530727b-a639-4cab-a5af-2fa4629b63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C7A"/>
    <w:rsid w:val="000425BD"/>
    <w:rsid w:val="001832C6"/>
    <w:rsid w:val="002902C0"/>
    <w:rsid w:val="002F4C7A"/>
    <w:rsid w:val="00680770"/>
    <w:rsid w:val="0068110A"/>
    <w:rsid w:val="00797A03"/>
    <w:rsid w:val="00A346E6"/>
    <w:rsid w:val="00AD56AD"/>
    <w:rsid w:val="00C558B4"/>
    <w:rsid w:val="00D33549"/>
    <w:rsid w:val="00DA6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3E1BBD"/>
  <w15:docId w15:val="{9ECB91C7-1285-457F-ADF3-DF1EC2F6F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jc w:val="center"/>
      <w:outlineLvl w:val="0"/>
    </w:pPr>
    <w:rPr>
      <w:b/>
      <w:sz w:val="24"/>
    </w:rPr>
  </w:style>
  <w:style w:type="paragraph" w:styleId="Heading2">
    <w:name w:val="heading 2"/>
    <w:basedOn w:val="Normal"/>
    <w:next w:val="Normal"/>
    <w:qFormat/>
    <w:pPr>
      <w:keepNext/>
      <w:outlineLvl w:val="1"/>
    </w:pPr>
    <w:rPr>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ind w:left="1440" w:hanging="36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715</Words>
  <Characters>4686</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SECTION 905</vt:lpstr>
    </vt:vector>
  </TitlesOfParts>
  <Company>Engineering</Company>
  <LinksUpToDate>false</LinksUpToDate>
  <CharactersWithSpaces>5391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905</dc:title>
  <dc:creator>City of Biloxi</dc:creator>
  <cp:lastModifiedBy>Christy LeBatard</cp:lastModifiedBy>
  <cp:revision>9</cp:revision>
  <cp:lastPrinted>2001-04-02T21:06:00Z</cp:lastPrinted>
  <dcterms:created xsi:type="dcterms:W3CDTF">2017-06-09T21:01:00Z</dcterms:created>
  <dcterms:modified xsi:type="dcterms:W3CDTF">2023-09-06T18:51:00Z</dcterms:modified>
</cp:coreProperties>
</file>